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17" w:name="_GoBack"/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bookmarkEnd w:id="17"/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2726A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  <w:pPrChange w:id="18" w:author="1204 N.Dąbrowa Kamil Zasadowski" w:date="2022-10-14T08:09:00Z">
          <w:pPr>
            <w:spacing w:before="120"/>
            <w:jc w:val="center"/>
          </w:pPr>
        </w:pPrChange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2726A">
      <w:pPr>
        <w:shd w:val="clear" w:color="auto" w:fill="FFFFFF" w:themeFill="background1"/>
        <w:spacing w:before="120"/>
        <w:jc w:val="center"/>
        <w:rPr>
          <w:rFonts w:ascii="Cambria" w:hAnsi="Cambria" w:cs="Arial"/>
          <w:b/>
          <w:bCs/>
          <w:sz w:val="22"/>
          <w:szCs w:val="22"/>
        </w:rPr>
        <w:pPrChange w:id="19" w:author="1204 N.Dąbrowa Kamil Zasadowski" w:date="2022-10-14T08:09:00Z">
          <w:pPr>
            <w:spacing w:before="120"/>
            <w:jc w:val="center"/>
          </w:pPr>
        </w:pPrChange>
      </w:pPr>
    </w:p>
    <w:p w14:paraId="6AE2C48C" w14:textId="720FF95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ins w:id="20" w:author="1204 N.Dąbrowa Kamil Zasadowski" w:date="2022-10-14T08:09:00Z">
        <w:r w:rsidR="00B2726A">
          <w:rPr>
            <w:rFonts w:ascii="Cambria" w:hAnsi="Cambria" w:cs="Arial"/>
            <w:bCs/>
            <w:sz w:val="22"/>
            <w:szCs w:val="22"/>
          </w:rPr>
          <w:t>Dąbrowa</w:t>
        </w:r>
      </w:ins>
      <w:del w:id="21" w:author="1204 N.Dąbrowa Kamil Zasadowski" w:date="2022-10-14T08:09:00Z">
        <w:r w:rsidDel="00B2726A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22" w:author="1204 N.Dąbrowa Kamil Zasadowski" w:date="2022-10-14T08:09:00Z">
        <w:r w:rsidR="00B2726A">
          <w:rPr>
            <w:rFonts w:ascii="Cambria" w:hAnsi="Cambria" w:cs="Arial"/>
            <w:bCs/>
            <w:sz w:val="22"/>
            <w:szCs w:val="22"/>
          </w:rPr>
          <w:t>2023</w:t>
        </w:r>
      </w:ins>
      <w:del w:id="23" w:author="1204 N.Dąbrowa Kamil Zasadowski" w:date="2022-10-14T08:09:00Z">
        <w:r w:rsidDel="00B2726A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AB38F" w14:textId="77777777" w:rsidR="007F153D" w:rsidRDefault="007F153D">
      <w:r>
        <w:separator/>
      </w:r>
    </w:p>
  </w:endnote>
  <w:endnote w:type="continuationSeparator" w:id="0">
    <w:p w14:paraId="0134E138" w14:textId="77777777" w:rsidR="007F153D" w:rsidRDefault="007F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C3077B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726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65E44" w14:textId="77777777" w:rsidR="007F153D" w:rsidRDefault="007F153D">
      <w:r>
        <w:separator/>
      </w:r>
    </w:p>
  </w:footnote>
  <w:footnote w:type="continuationSeparator" w:id="0">
    <w:p w14:paraId="6BD296DF" w14:textId="77777777" w:rsidR="007F153D" w:rsidRDefault="007F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204 N.Dąbrowa Kamil Zasadowski">
    <w15:presenceInfo w15:providerId="AD" w15:userId="S-1-5-21-1258824510-3303949563-3469234235-58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53D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2726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2022-10-14T06:11:00Z</dcterms:created>
  <dcterms:modified xsi:type="dcterms:W3CDTF">2022-10-14T06:11:00Z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